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F0F" w:rsidRPr="00717B28" w:rsidRDefault="00D26AFC" w:rsidP="001C1BD1">
      <w:pPr>
        <w:pStyle w:val="Heading2"/>
        <w:tabs>
          <w:tab w:val="clear" w:pos="1985"/>
          <w:tab w:val="left" w:pos="1560"/>
        </w:tabs>
        <w:spacing w:after="120" w:line="280" w:lineRule="exact"/>
        <w:ind w:left="1559" w:hanging="1559"/>
        <w:jc w:val="center"/>
        <w:rPr>
          <w:rFonts w:ascii="Tahoma" w:hAnsi="Tahoma" w:cs="Tahoma"/>
          <w:color w:val="244061" w:themeColor="accent1" w:themeShade="80"/>
          <w:sz w:val="22"/>
          <w:szCs w:val="22"/>
        </w:rPr>
      </w:pPr>
      <w:r w:rsidRPr="00717B28">
        <w:rPr>
          <w:rFonts w:ascii="Tahoma" w:hAnsi="Tahoma" w:cs="Tahoma"/>
          <w:color w:val="244061" w:themeColor="accent1" w:themeShade="80"/>
          <w:sz w:val="22"/>
          <w:szCs w:val="22"/>
        </w:rPr>
        <w:t>Ε</w:t>
      </w:r>
      <w:r w:rsidR="00F14616" w:rsidRPr="00717B28">
        <w:rPr>
          <w:rFonts w:ascii="Tahoma" w:hAnsi="Tahoma" w:cs="Tahoma"/>
          <w:color w:val="244061" w:themeColor="accent1" w:themeShade="80"/>
          <w:sz w:val="22"/>
          <w:szCs w:val="22"/>
        </w:rPr>
        <w:t>.I.1_</w:t>
      </w:r>
      <w:r w:rsidRPr="00717B28">
        <w:rPr>
          <w:rFonts w:ascii="Tahoma" w:hAnsi="Tahoma" w:cs="Tahoma"/>
          <w:color w:val="244061" w:themeColor="accent1" w:themeShade="80"/>
          <w:sz w:val="22"/>
          <w:szCs w:val="22"/>
        </w:rPr>
        <w:t>6</w:t>
      </w:r>
      <w:r w:rsidR="00F14616" w:rsidRPr="00717B28">
        <w:rPr>
          <w:rFonts w:ascii="Tahoma" w:hAnsi="Tahoma" w:cs="Tahoma"/>
          <w:color w:val="244061" w:themeColor="accent1" w:themeShade="80"/>
          <w:sz w:val="22"/>
          <w:szCs w:val="22"/>
        </w:rPr>
        <w:t xml:space="preserve"> </w:t>
      </w:r>
      <w:r w:rsidR="001C1BD1" w:rsidRPr="00717B28">
        <w:rPr>
          <w:rFonts w:ascii="Tahoma" w:hAnsi="Tahoma" w:cs="Tahoma"/>
          <w:color w:val="244061" w:themeColor="accent1" w:themeShade="80"/>
          <w:sz w:val="22"/>
          <w:szCs w:val="22"/>
        </w:rPr>
        <w:t>ΚΑΤΑΣΤΑΣΗ ΤΗΡΗΣΗΣ ΦΑΚΕΛΟΥ ΠΡΑΞΗΣ</w:t>
      </w:r>
    </w:p>
    <w:tbl>
      <w:tblPr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567"/>
        <w:gridCol w:w="709"/>
        <w:gridCol w:w="709"/>
        <w:gridCol w:w="1559"/>
        <w:gridCol w:w="709"/>
      </w:tblGrid>
      <w:tr w:rsidR="00451A00" w:rsidRPr="006A1511" w:rsidTr="00451A00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bookmarkStart w:id="0" w:name="_GoBack"/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717B28">
              <w:rPr>
                <w:rFonts w:cs="Tahoma"/>
                <w:b/>
                <w:color w:val="1F497D"/>
                <w:sz w:val="18"/>
                <w:szCs w:val="18"/>
              </w:rPr>
              <w:t xml:space="preserve">1.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proofErr w:type="spellStart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Κωδ</w:t>
            </w:r>
            <w:proofErr w:type="spellEnd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proofErr w:type="spellStart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Κωδ</w:t>
            </w:r>
            <w:proofErr w:type="spellEnd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D9D9D9"/>
            <w:textDirection w:val="btLr"/>
            <w:vAlign w:val="center"/>
          </w:tcPr>
          <w:p w:rsidR="0081395C" w:rsidRPr="00451A00" w:rsidRDefault="00671350" w:rsidP="009D4887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709" w:type="dxa"/>
            <w:shd w:val="clear" w:color="auto" w:fill="D9D9D9"/>
            <w:textDirection w:val="btLr"/>
            <w:vAlign w:val="center"/>
          </w:tcPr>
          <w:p w:rsidR="0081395C" w:rsidRPr="00451A00" w:rsidRDefault="00671350" w:rsidP="000F0785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:rsidR="0081395C" w:rsidRPr="00451A00" w:rsidRDefault="00671350" w:rsidP="00DA4A69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559" w:type="dxa"/>
            <w:shd w:val="clear" w:color="auto" w:fill="D9D9D9"/>
            <w:textDirection w:val="btLr"/>
            <w:vAlign w:val="center"/>
          </w:tcPr>
          <w:p w:rsidR="0081395C" w:rsidRPr="00451A00" w:rsidRDefault="00671350" w:rsidP="00955DAC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ΥΠΗΡΕΣΙΑΚΗΣ ΜΟΑΝΔΑΣ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ΤΟΥ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:rsidR="0081395C" w:rsidRPr="00451A00" w:rsidRDefault="00671350" w:rsidP="00DA4A69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 ΑΛΛΟΥ ΦΟΡΕΑ </w:t>
            </w:r>
          </w:p>
        </w:tc>
      </w:tr>
      <w:bookmarkEnd w:id="0"/>
      <w:tr w:rsidR="004F4B82" w:rsidRPr="006A1511" w:rsidTr="00451A00">
        <w:trPr>
          <w:trHeight w:val="170"/>
        </w:trPr>
        <w:tc>
          <w:tcPr>
            <w:tcW w:w="10632" w:type="dxa"/>
            <w:gridSpan w:val="6"/>
            <w:vAlign w:val="center"/>
          </w:tcPr>
          <w:p w:rsidR="004F4B82" w:rsidRPr="009372FA" w:rsidRDefault="00E84F24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>Στοιχεία ένταξης πράξης</w:t>
            </w:r>
          </w:p>
        </w:tc>
      </w:tr>
      <w:tr w:rsidR="00451A00" w:rsidRPr="006A1511" w:rsidTr="00451A00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Αίτηση χρηματοδότησης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>Απόφαση ένταξης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Συνημμένα </w:t>
            </w:r>
            <w:r w:rsidR="00E84F24">
              <w:rPr>
                <w:rFonts w:cs="Tahoma"/>
                <w:szCs w:val="20"/>
              </w:rPr>
              <w:t xml:space="preserve">στοιχεία </w:t>
            </w:r>
            <w:r w:rsidRPr="006A1511">
              <w:rPr>
                <w:rFonts w:cs="Tahoma"/>
                <w:szCs w:val="20"/>
              </w:rPr>
              <w:t xml:space="preserve">αίτησης χρηματοδότησης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Πίνακας φορέων τήρησης δελτίων τεκμηρίωση υλοποίησης (για τις περιπτώσεις όπου η υλοποίηση της πράξης γίνεται από άλλους φορείς υπό την ευθύνη του δικαιούχου)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F4B82" w:rsidRPr="006A1511" w:rsidTr="00451A00">
        <w:trPr>
          <w:trHeight w:val="334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4F4B82" w:rsidRPr="009372FA" w:rsidRDefault="00E84F24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 </w:t>
            </w:r>
            <w:r w:rsidR="00A20663">
              <w:rPr>
                <w:rFonts w:cs="Tahoma"/>
                <w:b/>
                <w:szCs w:val="20"/>
              </w:rPr>
              <w:t>Στοιχεία νομικών δεσμεύσεων ή ισοδυνάμου τους</w:t>
            </w: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9372FA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Διακήρυξη και </w:t>
            </w:r>
            <w:r w:rsidR="00E84F24" w:rsidRPr="009372FA">
              <w:rPr>
                <w:rFonts w:cs="Tahoma"/>
                <w:szCs w:val="20"/>
              </w:rPr>
              <w:t xml:space="preserve">σχετικά αρχεία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>Στοιχεία διαδικασίας ανάθεσης /</w:t>
            </w:r>
            <w:r w:rsidR="00CC6FBB">
              <w:rPr>
                <w:rFonts w:cs="Tahoma"/>
                <w:szCs w:val="20"/>
              </w:rPr>
              <w:t xml:space="preserve"> </w:t>
            </w:r>
            <w:r w:rsidRPr="009372FA">
              <w:rPr>
                <w:rFonts w:cs="Tahoma"/>
                <w:szCs w:val="20"/>
              </w:rPr>
              <w:t xml:space="preserve">Στοιχεία διαδικασίας προσλήψεων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Νομική δέσμευση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Τ</w:t>
            </w:r>
            <w:r w:rsidRPr="009372FA">
              <w:rPr>
                <w:rFonts w:cs="Tahoma"/>
                <w:szCs w:val="20"/>
              </w:rPr>
              <w:t>ροποποίηση νομικής δέσμευσης</w:t>
            </w:r>
            <w:r>
              <w:rPr>
                <w:rFonts w:cs="Tahoma"/>
                <w:szCs w:val="20"/>
              </w:rPr>
              <w:t xml:space="preserve">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80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 </w:t>
            </w:r>
            <w:r w:rsidR="00A20663">
              <w:rPr>
                <w:rFonts w:cs="Tahoma"/>
                <w:b/>
                <w:szCs w:val="20"/>
              </w:rPr>
              <w:t>Στοιχεία πιστοποίησης φυσικού αντικειμένου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Π</w:t>
            </w:r>
            <w:r w:rsidRPr="009372FA">
              <w:rPr>
                <w:rFonts w:cs="Tahoma"/>
                <w:szCs w:val="20"/>
              </w:rPr>
              <w:t>ρ</w:t>
            </w:r>
            <w:r>
              <w:rPr>
                <w:rFonts w:cs="Tahoma"/>
                <w:szCs w:val="20"/>
              </w:rPr>
              <w:t>ωτόκολλα</w:t>
            </w:r>
            <w:r w:rsidRPr="009372FA">
              <w:rPr>
                <w:rFonts w:cs="Tahoma"/>
                <w:szCs w:val="20"/>
              </w:rPr>
              <w:t xml:space="preserve"> παραλαβής</w:t>
            </w:r>
            <w:r>
              <w:rPr>
                <w:rFonts w:cs="Tahoma"/>
                <w:szCs w:val="20"/>
              </w:rPr>
              <w:t xml:space="preserve"> ε</w:t>
            </w:r>
            <w:r w:rsidR="00FA1072" w:rsidRPr="009372FA">
              <w:rPr>
                <w:rFonts w:cs="Tahoma"/>
                <w:szCs w:val="20"/>
              </w:rPr>
              <w:t>νδιάμεσ</w:t>
            </w:r>
            <w:r>
              <w:rPr>
                <w:rFonts w:cs="Tahoma"/>
                <w:szCs w:val="20"/>
              </w:rPr>
              <w:t>ων</w:t>
            </w:r>
            <w:r w:rsidR="00A20663">
              <w:rPr>
                <w:rFonts w:cs="Tahoma"/>
                <w:szCs w:val="20"/>
              </w:rPr>
              <w:t xml:space="preserve"> /</w:t>
            </w:r>
            <w:r w:rsidR="00FA1072" w:rsidRPr="009372FA">
              <w:rPr>
                <w:rFonts w:cs="Tahoma"/>
                <w:szCs w:val="20"/>
              </w:rPr>
              <w:t xml:space="preserve"> τελικ</w:t>
            </w:r>
            <w:r>
              <w:rPr>
                <w:rFonts w:cs="Tahoma"/>
                <w:szCs w:val="20"/>
              </w:rPr>
              <w:t>ών</w:t>
            </w:r>
            <w:r w:rsidR="00FA1072" w:rsidRPr="009372FA">
              <w:rPr>
                <w:rFonts w:cs="Tahoma"/>
                <w:szCs w:val="20"/>
              </w:rPr>
              <w:t xml:space="preserve"> παραδοτέ</w:t>
            </w:r>
            <w:r>
              <w:rPr>
                <w:rFonts w:cs="Tahoma"/>
                <w:szCs w:val="20"/>
              </w:rPr>
              <w:t>ων προϊόντων ή υπηρεσιών και απαιτούμενα έγγραφα τεκμηρίωσης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>Αλληλογραφία με ανάδοχο /</w:t>
            </w:r>
            <w:r w:rsidR="009E4BA7">
              <w:rPr>
                <w:rFonts w:cs="Tahoma"/>
                <w:szCs w:val="20"/>
              </w:rPr>
              <w:t xml:space="preserve"> </w:t>
            </w:r>
            <w:r w:rsidRPr="009372FA">
              <w:rPr>
                <w:rFonts w:cs="Tahoma"/>
                <w:szCs w:val="20"/>
              </w:rPr>
              <w:t xml:space="preserve">παρατηρήσεις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72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Στοιχεία </w:t>
            </w:r>
            <w:r w:rsidR="00A20663">
              <w:rPr>
                <w:rFonts w:cs="Tahoma"/>
                <w:b/>
                <w:szCs w:val="20"/>
              </w:rPr>
              <w:t>τεκμηρίωσης δαπανών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Πρωτότυπα </w:t>
            </w:r>
            <w:r w:rsidRPr="009372FA">
              <w:rPr>
                <w:rFonts w:cs="Tahoma"/>
                <w:szCs w:val="20"/>
              </w:rPr>
              <w:t>στοιχεία</w:t>
            </w:r>
            <w:r>
              <w:rPr>
                <w:rFonts w:cs="Tahoma"/>
                <w:szCs w:val="20"/>
              </w:rPr>
              <w:t>, που είναι</w:t>
            </w:r>
            <w:r w:rsidRPr="009372FA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>σ</w:t>
            </w:r>
            <w:r w:rsidR="00FA1072" w:rsidRPr="009372FA">
              <w:rPr>
                <w:rFonts w:cs="Tahoma"/>
                <w:szCs w:val="20"/>
              </w:rPr>
              <w:t xml:space="preserve">υνημμένα στο δελτίο δήλωσης δαπάνης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Άλλα αναλυτικά στοιχεία τεκμηρίωσης δαπανών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26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932070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Άλλα στοιχεία</w:t>
            </w:r>
            <w:r w:rsidR="00FA1072" w:rsidRPr="009372FA">
              <w:rPr>
                <w:rFonts w:cs="Tahoma"/>
                <w:b/>
                <w:szCs w:val="20"/>
              </w:rPr>
              <w:t xml:space="preserve"> </w:t>
            </w:r>
            <w:r w:rsidR="000031C5">
              <w:rPr>
                <w:rFonts w:cs="Tahoma"/>
                <w:b/>
                <w:szCs w:val="20"/>
              </w:rPr>
              <w:t>(όπου αφορά)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Απογραφικά δελτία </w:t>
            </w:r>
            <w:r>
              <w:rPr>
                <w:rFonts w:cs="Tahoma"/>
                <w:szCs w:val="20"/>
              </w:rPr>
              <w:t xml:space="preserve">συμμετεχόντων </w:t>
            </w:r>
            <w:r w:rsidRPr="009372FA">
              <w:rPr>
                <w:rFonts w:cs="Tahoma"/>
                <w:szCs w:val="20"/>
              </w:rPr>
              <w:t>(</w:t>
            </w:r>
            <w:r w:rsidRPr="009372FA">
              <w:rPr>
                <w:rFonts w:cs="Tahoma"/>
                <w:i/>
                <w:szCs w:val="20"/>
              </w:rPr>
              <w:t>σύστημα πρώτης καταχώρησης)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4A5A69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Στοιχεία που σχετίζονται με μ</w:t>
            </w:r>
            <w:r w:rsidR="004A5A69" w:rsidRPr="00932070">
              <w:rPr>
                <w:rFonts w:cs="Tahoma"/>
                <w:szCs w:val="20"/>
              </w:rPr>
              <w:t>ακροχρόνιες υποχρεώσεις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tbl>
      <w:tblPr>
        <w:tblStyle w:val="TableGrid"/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3"/>
        <w:gridCol w:w="5670"/>
        <w:gridCol w:w="3969"/>
      </w:tblGrid>
      <w:tr w:rsidR="00405E9A" w:rsidTr="00451A00">
        <w:tc>
          <w:tcPr>
            <w:tcW w:w="10632" w:type="dxa"/>
            <w:gridSpan w:val="3"/>
          </w:tcPr>
          <w:p w:rsidR="00405E9A" w:rsidRPr="00405E9A" w:rsidRDefault="00405E9A" w:rsidP="00405E9A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22"/>
                <w:szCs w:val="22"/>
              </w:rPr>
            </w:pPr>
            <w:r w:rsidRPr="00405E9A">
              <w:rPr>
                <w:rFonts w:cs="Tahoma"/>
                <w:b/>
                <w:color w:val="1F497D" w:themeColor="text2"/>
                <w:sz w:val="22"/>
                <w:szCs w:val="22"/>
              </w:rPr>
              <w:t>ΠΑΡΟΡΑΜΑ</w:t>
            </w:r>
          </w:p>
        </w:tc>
      </w:tr>
      <w:tr w:rsidR="000F0785" w:rsidTr="00451A00">
        <w:trPr>
          <w:trHeight w:val="745"/>
        </w:trPr>
        <w:tc>
          <w:tcPr>
            <w:tcW w:w="993" w:type="dxa"/>
            <w:vAlign w:val="center"/>
          </w:tcPr>
          <w:p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Α/Α</w:t>
            </w:r>
          </w:p>
        </w:tc>
        <w:tc>
          <w:tcPr>
            <w:tcW w:w="5670" w:type="dxa"/>
            <w:vAlign w:val="center"/>
          </w:tcPr>
          <w:p w:rsidR="000F0785" w:rsidRPr="00451A00" w:rsidRDefault="00DA4A69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="000F078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ΥΠΗΡΕΣΙΑ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ΚΗΣ ΜΟΝΑΔΑΣ </w:t>
            </w:r>
            <w:r w:rsidR="000F078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ΔΙΚΑΙΟΥΧΟΥ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ΕΚΤΟΣ ΤΗΣ ΕΔΡΑΣ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ΤΟΥ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/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ΑΛΛΟΥ ΦΟΡΕΑ</w:t>
            </w:r>
          </w:p>
        </w:tc>
        <w:tc>
          <w:tcPr>
            <w:tcW w:w="3969" w:type="dxa"/>
            <w:vAlign w:val="center"/>
          </w:tcPr>
          <w:p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ΤΑΧΥΔΡΟΜΙΚΗ ΔΙΕΥΘΥΝΣΗ</w:t>
            </w: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απορρέει από την κανονιστική υποχρέωση </w:t>
      </w:r>
      <w:r w:rsidR="00E66CF6">
        <w:rPr>
          <w:rFonts w:cs="Tahoma"/>
          <w:i/>
          <w:szCs w:val="20"/>
        </w:rPr>
        <w:t xml:space="preserve">της παραγράφου 2 </w:t>
      </w:r>
      <w:r w:rsidRPr="001C1BD1">
        <w:rPr>
          <w:rFonts w:cs="Tahoma"/>
          <w:i/>
          <w:szCs w:val="20"/>
        </w:rPr>
        <w:t>του άρθρου 25 του κατ’ εξουσιοδότηση Κανονισμού 480/2014, σχετικά με την τήρηση διαδρομής ελέγχου.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φάκελος της πράξης, που τηρεί ο δικαιούχος, περιλαμβάνει τα απαραίτητα για την  διαδρομή ελέγχου στοιχεία σε έντυπη ή ηλεκτρονική μορφή. Ο  δικαιούχος εξασφαλίζει ότι:</w:t>
      </w:r>
    </w:p>
    <w:p w:rsidR="001C1BD1" w:rsidRPr="001C1BD1" w:rsidRDefault="001C1BD1" w:rsidP="001C1BD1">
      <w:pPr>
        <w:pStyle w:val="ListParagraph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:rsidR="001C1BD1" w:rsidRPr="001C1BD1" w:rsidRDefault="001C1BD1" w:rsidP="001C1BD1">
      <w:pPr>
        <w:pStyle w:val="ListParagraph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Ε.I.1_6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 xml:space="preserve"> που απαρτίζουν τον φάκελο της πράξης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αναγράφονται στο Παρόραμα. Έτσι, στις στήλες 8 και 9 της κατάστασης συμπληρώνεται ο αύξων αριθμός </w:t>
      </w:r>
      <w:r w:rsidR="005A6363" w:rsidRPr="00451A00">
        <w:rPr>
          <w:rFonts w:cs="Tahoma"/>
          <w:i/>
          <w:color w:val="000000" w:themeColor="text1"/>
          <w:szCs w:val="20"/>
        </w:rPr>
        <w:t>της υπηρεσιακής μονάδας/φορέα από το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Παρόραμα. 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 xml:space="preserve">κοινοποιείται στην αρμόδια ΔΑ/ΕΦ με την υποβολή του πρώτου Δελτίου Δήλωσης Δαπανών. Η κατάσταση αυτή τηρείται με ευθύνη της ΔΑ/ΕΦ και </w:t>
      </w:r>
      <w:proofErr w:type="spellStart"/>
      <w:r w:rsidRPr="001C1BD1">
        <w:rPr>
          <w:rFonts w:cs="Tahoma"/>
          <w:i/>
          <w:szCs w:val="20"/>
        </w:rPr>
        <w:t>επικαιροποιείται</w:t>
      </w:r>
      <w:proofErr w:type="spellEnd"/>
      <w:r w:rsidRPr="001C1BD1">
        <w:rPr>
          <w:rFonts w:cs="Tahoma"/>
          <w:i/>
          <w:szCs w:val="20"/>
        </w:rPr>
        <w:t xml:space="preserve"> όποτε απαιτηθεί.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τήρηση αρχείων στο ΟΠΣ δεν υποκαθιστά την τήρηση του φακέλου πράξης από τον δικαιούχο.</w:t>
      </w:r>
    </w:p>
    <w:sectPr w:rsidR="001C1BD1" w:rsidRPr="001C1BD1" w:rsidSect="00451A00">
      <w:headerReference w:type="default" r:id="rId8"/>
      <w:footerReference w:type="default" r:id="rId9"/>
      <w:pgSz w:w="11906" w:h="16838"/>
      <w:pgMar w:top="1134" w:right="1021" w:bottom="1440" w:left="1418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321" w:rsidRDefault="00AD1321" w:rsidP="00E52C35">
      <w:pPr>
        <w:spacing w:line="240" w:lineRule="auto"/>
      </w:pPr>
      <w:r>
        <w:separator/>
      </w:r>
    </w:p>
  </w:endnote>
  <w:endnote w:type="continuationSeparator" w:id="0">
    <w:p w:rsidR="00AD1321" w:rsidRDefault="00AD1321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616" w:rsidRDefault="00F14616">
    <w:pPr>
      <w:pStyle w:val="Footer"/>
    </w:pPr>
  </w:p>
  <w:tbl>
    <w:tblPr>
      <w:tblW w:w="9708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258"/>
      <w:gridCol w:w="2746"/>
      <w:gridCol w:w="3704"/>
    </w:tblGrid>
    <w:tr w:rsidR="00F14616" w:rsidRPr="00F14616" w:rsidTr="003668E8">
      <w:trPr>
        <w:trHeight w:val="956"/>
        <w:jc w:val="center"/>
      </w:trPr>
      <w:tc>
        <w:tcPr>
          <w:tcW w:w="3258" w:type="dxa"/>
        </w:tcPr>
        <w:p w:rsidR="00F14616" w:rsidRPr="00D26AFC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Ε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.I.1_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6</w:t>
          </w:r>
        </w:p>
        <w:p w:rsidR="00F14616" w:rsidRPr="00F14616" w:rsidRDefault="00F14616" w:rsidP="00F14616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  <w:r w:rsidRPr="00F14616">
            <w:rPr>
              <w:rFonts w:cs="Tahoma"/>
              <w:iCs/>
              <w:snapToGrid w:val="0"/>
              <w:sz w:val="16"/>
              <w:szCs w:val="16"/>
              <w:lang w:eastAsia="x-none"/>
            </w:rPr>
            <w:t>1</w:t>
          </w:r>
          <w:r w:rsidRPr="00F14616">
            <w:rPr>
              <w:rFonts w:cs="Tahoma"/>
              <w:iCs/>
              <w:snapToGrid w:val="0"/>
              <w:sz w:val="16"/>
              <w:szCs w:val="16"/>
              <w:vertAlign w:val="superscript"/>
              <w:lang w:eastAsia="x-none"/>
            </w:rPr>
            <w:t xml:space="preserve">η </w:t>
          </w:r>
        </w:p>
        <w:p w:rsidR="00F14616" w:rsidRPr="00F14616" w:rsidRDefault="00F14616" w:rsidP="005201BC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proofErr w:type="spellStart"/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proofErr w:type="spellEnd"/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</w:p>
      </w:tc>
      <w:tc>
        <w:tcPr>
          <w:tcW w:w="2746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 w:rsidR="00717B28">
            <w:rPr>
              <w:rFonts w:cs="Tahoma"/>
              <w:noProof/>
              <w:sz w:val="16"/>
              <w:szCs w:val="20"/>
              <w:lang w:eastAsia="en-GB"/>
            </w:rPr>
            <w:t>1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  <w:tc>
        <w:tcPr>
          <w:tcW w:w="3704" w:type="dxa"/>
          <w:vAlign w:val="center"/>
        </w:tcPr>
        <w:p w:rsidR="00F14616" w:rsidRPr="00F14616" w:rsidRDefault="00717B28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>
            <w:object w:dxaOrig="12497" w:dyaOrig="26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3.5pt;height:48pt" o:ole="">
                <v:imagedata r:id="rId1" o:title="" cropright="16960f"/>
              </v:shape>
              <o:OLEObject Type="Embed" ProgID="PBrush" ShapeID="_x0000_i1025" DrawAspect="Content" ObjectID="_1731939799" r:id="rId2"/>
            </w:object>
          </w:r>
        </w:p>
      </w:tc>
    </w:tr>
  </w:tbl>
  <w:p w:rsidR="00F14616" w:rsidRDefault="00F14616">
    <w:pPr>
      <w:pStyle w:val="Footer"/>
    </w:pPr>
  </w:p>
  <w:p w:rsidR="000E2712" w:rsidRPr="00E52C35" w:rsidRDefault="000E2712" w:rsidP="008A656B">
    <w:pPr>
      <w:pStyle w:val="Footer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321" w:rsidRDefault="00AD1321" w:rsidP="00E52C35">
      <w:pPr>
        <w:spacing w:line="240" w:lineRule="auto"/>
      </w:pPr>
      <w:r>
        <w:separator/>
      </w:r>
    </w:p>
  </w:footnote>
  <w:footnote w:type="continuationSeparator" w:id="0">
    <w:p w:rsidR="00AD1321" w:rsidRDefault="00AD1321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712" w:rsidRDefault="000E271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6CCA2362"/>
    <w:lvl w:ilvl="0">
      <w:start w:val="1"/>
      <w:numFmt w:val="bullet"/>
      <w:pStyle w:val="ListBullet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D5380"/>
    <w:multiLevelType w:val="multilevel"/>
    <w:tmpl w:val="F692DFD4"/>
    <w:lvl w:ilvl="0">
      <w:start w:val="1"/>
      <w:numFmt w:val="upperRoman"/>
      <w:pStyle w:val="Heading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Heading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13"/>
  </w:num>
  <w:num w:numId="11">
    <w:abstractNumId w:val="3"/>
  </w:num>
  <w:num w:numId="12">
    <w:abstractNumId w:val="14"/>
  </w:num>
  <w:num w:numId="13">
    <w:abstractNumId w:val="15"/>
  </w:num>
  <w:num w:numId="14">
    <w:abstractNumId w:val="2"/>
  </w:num>
  <w:num w:numId="15">
    <w:abstractNumId w:val="5"/>
  </w:num>
  <w:num w:numId="16">
    <w:abstractNumId w:val="12"/>
  </w:num>
  <w:num w:numId="17">
    <w:abstractNumId w:val="8"/>
  </w:num>
  <w:num w:numId="18">
    <w:abstractNumId w:val="4"/>
  </w:num>
  <w:num w:numId="19">
    <w:abstractNumId w:val="7"/>
  </w:num>
  <w:num w:numId="20">
    <w:abstractNumId w:val="13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FE0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2E48"/>
    <w:rsid w:val="00124340"/>
    <w:rsid w:val="00124DA3"/>
    <w:rsid w:val="001266E8"/>
    <w:rsid w:val="00127202"/>
    <w:rsid w:val="00153DFC"/>
    <w:rsid w:val="00157F0F"/>
    <w:rsid w:val="00160A39"/>
    <w:rsid w:val="00160F00"/>
    <w:rsid w:val="001700F7"/>
    <w:rsid w:val="00170A45"/>
    <w:rsid w:val="00170DD6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E48F1"/>
    <w:rsid w:val="002E4CD3"/>
    <w:rsid w:val="002E4DFC"/>
    <w:rsid w:val="002E4FB4"/>
    <w:rsid w:val="002F1AF2"/>
    <w:rsid w:val="002F5BB6"/>
    <w:rsid w:val="00300806"/>
    <w:rsid w:val="0031133D"/>
    <w:rsid w:val="003169D6"/>
    <w:rsid w:val="003173E6"/>
    <w:rsid w:val="003216C5"/>
    <w:rsid w:val="003262F3"/>
    <w:rsid w:val="00341D53"/>
    <w:rsid w:val="003430C5"/>
    <w:rsid w:val="00343245"/>
    <w:rsid w:val="00346D5D"/>
    <w:rsid w:val="00347856"/>
    <w:rsid w:val="003559A2"/>
    <w:rsid w:val="0035719C"/>
    <w:rsid w:val="00367CE2"/>
    <w:rsid w:val="00375355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01BC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55923"/>
    <w:rsid w:val="00572D93"/>
    <w:rsid w:val="00584D76"/>
    <w:rsid w:val="0059743C"/>
    <w:rsid w:val="005A6363"/>
    <w:rsid w:val="005C125D"/>
    <w:rsid w:val="005D00F4"/>
    <w:rsid w:val="005D0FF9"/>
    <w:rsid w:val="005D3B49"/>
    <w:rsid w:val="005E6876"/>
    <w:rsid w:val="005F6F44"/>
    <w:rsid w:val="00603B8B"/>
    <w:rsid w:val="006160D3"/>
    <w:rsid w:val="00616707"/>
    <w:rsid w:val="00620370"/>
    <w:rsid w:val="006232F8"/>
    <w:rsid w:val="00624BA1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A1511"/>
    <w:rsid w:val="006A6939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17B28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6CC1"/>
    <w:rsid w:val="00782688"/>
    <w:rsid w:val="00791F7B"/>
    <w:rsid w:val="007928C9"/>
    <w:rsid w:val="0079438D"/>
    <w:rsid w:val="00797FC3"/>
    <w:rsid w:val="007A730C"/>
    <w:rsid w:val="007B7454"/>
    <w:rsid w:val="007D2288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C20"/>
    <w:rsid w:val="008D6150"/>
    <w:rsid w:val="008E7352"/>
    <w:rsid w:val="008E76AF"/>
    <w:rsid w:val="008E7A42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D94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6B90"/>
    <w:rsid w:val="00A409BF"/>
    <w:rsid w:val="00A43171"/>
    <w:rsid w:val="00A44284"/>
    <w:rsid w:val="00A442D1"/>
    <w:rsid w:val="00A5246B"/>
    <w:rsid w:val="00A53132"/>
    <w:rsid w:val="00A65D1B"/>
    <w:rsid w:val="00A73760"/>
    <w:rsid w:val="00A75991"/>
    <w:rsid w:val="00A81BCE"/>
    <w:rsid w:val="00A841F8"/>
    <w:rsid w:val="00A97686"/>
    <w:rsid w:val="00AA701F"/>
    <w:rsid w:val="00AB15D6"/>
    <w:rsid w:val="00AB34D1"/>
    <w:rsid w:val="00AB7CAB"/>
    <w:rsid w:val="00AC0EFD"/>
    <w:rsid w:val="00AD0415"/>
    <w:rsid w:val="00AD1321"/>
    <w:rsid w:val="00AD745E"/>
    <w:rsid w:val="00AE33B3"/>
    <w:rsid w:val="00AE7BA4"/>
    <w:rsid w:val="00AF128F"/>
    <w:rsid w:val="00AF1C18"/>
    <w:rsid w:val="00B01AD7"/>
    <w:rsid w:val="00B05B59"/>
    <w:rsid w:val="00B11477"/>
    <w:rsid w:val="00B47FF2"/>
    <w:rsid w:val="00B57DF3"/>
    <w:rsid w:val="00B62777"/>
    <w:rsid w:val="00B6319E"/>
    <w:rsid w:val="00B67149"/>
    <w:rsid w:val="00B73748"/>
    <w:rsid w:val="00B84AC4"/>
    <w:rsid w:val="00B8675C"/>
    <w:rsid w:val="00B87556"/>
    <w:rsid w:val="00B875E2"/>
    <w:rsid w:val="00BA1ABB"/>
    <w:rsid w:val="00BB10F8"/>
    <w:rsid w:val="00BB3165"/>
    <w:rsid w:val="00BB398B"/>
    <w:rsid w:val="00BB76CB"/>
    <w:rsid w:val="00BC0054"/>
    <w:rsid w:val="00BD5B5D"/>
    <w:rsid w:val="00BD63A0"/>
    <w:rsid w:val="00BF5814"/>
    <w:rsid w:val="00C00CC2"/>
    <w:rsid w:val="00C06B52"/>
    <w:rsid w:val="00C06CA0"/>
    <w:rsid w:val="00C20D6C"/>
    <w:rsid w:val="00C23286"/>
    <w:rsid w:val="00C2778D"/>
    <w:rsid w:val="00C306FE"/>
    <w:rsid w:val="00C36D09"/>
    <w:rsid w:val="00C400B6"/>
    <w:rsid w:val="00C43655"/>
    <w:rsid w:val="00C50FEF"/>
    <w:rsid w:val="00C5425A"/>
    <w:rsid w:val="00C63B68"/>
    <w:rsid w:val="00C64D62"/>
    <w:rsid w:val="00C7181A"/>
    <w:rsid w:val="00C765F9"/>
    <w:rsid w:val="00C76B0F"/>
    <w:rsid w:val="00C83F0E"/>
    <w:rsid w:val="00C8429E"/>
    <w:rsid w:val="00C86D1E"/>
    <w:rsid w:val="00C8715D"/>
    <w:rsid w:val="00C9343E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A7E"/>
    <w:rsid w:val="00E15E53"/>
    <w:rsid w:val="00E161C5"/>
    <w:rsid w:val="00E16443"/>
    <w:rsid w:val="00E16C6B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69E6"/>
    <w:rsid w:val="00F80003"/>
    <w:rsid w:val="00FA1072"/>
    <w:rsid w:val="00FA5A0E"/>
    <w:rsid w:val="00FC4394"/>
    <w:rsid w:val="00FC6629"/>
    <w:rsid w:val="00FD22CE"/>
    <w:rsid w:val="00FD5276"/>
    <w:rsid w:val="00FD71C8"/>
    <w:rsid w:val="00FE52E2"/>
    <w:rsid w:val="00FE7233"/>
    <w:rsid w:val="00FF0741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AC07A9B-B85F-48E7-B412-E7E935073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Heading2">
    <w:name w:val="heading 2"/>
    <w:basedOn w:val="Normal"/>
    <w:next w:val="Normal"/>
    <w:link w:val="Heading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Heading2Char">
    <w:name w:val="Heading 2 Char"/>
    <w:basedOn w:val="DefaultParagraphFont"/>
    <w:link w:val="Heading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TableGrid">
    <w:name w:val="Table Grid"/>
    <w:basedOn w:val="TableNormal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Footer">
    <w:name w:val="footer"/>
    <w:basedOn w:val="Normal"/>
    <w:link w:val="Footer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PageNumber">
    <w:name w:val="page number"/>
    <w:basedOn w:val="DefaultParagraphFont"/>
    <w:rsid w:val="000C0C7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ListBullet4">
    <w:name w:val="List Bullet 4"/>
    <w:basedOn w:val="Normal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ListParagraph">
    <w:name w:val="List Paragraph"/>
    <w:basedOn w:val="Normal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Normal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Normal"/>
    <w:next w:val="Normal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Normal"/>
    <w:next w:val="Normal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5402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0218"/>
    <w:rPr>
      <w:rFonts w:ascii="Tahoma" w:hAnsi="Taho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402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Normal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">
    <w:name w:val="Βασικό1"/>
    <w:basedOn w:val="Normal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16" ma:contentTypeDescription="Δημιουργία νέου εγγράφου" ma:contentTypeScope="" ma:versionID="f979922d4e978fa29ebc54638b70f6a0">
  <xsd:schema xmlns:xsd="http://www.w3.org/2001/XMLSchema" xmlns:xs="http://www.w3.org/2001/XMLSchema" xmlns:p="http://schemas.microsoft.com/office/2006/metadata/properties" xmlns:ns2="231fdfef-a9ee-4488-87d7-25509bb61a67" xmlns:ns3="9b14f67b-07fb-4990-84f3-2bcbd421439c" targetNamespace="http://schemas.microsoft.com/office/2006/metadata/properties" ma:root="true" ma:fieldsID="42d84923e6a40476e5b7ecd6ae477a17" ns2:_="" ns3:_=""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0C047A-156F-453F-A3AC-ADFA11BB2B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E84262-85EF-4B0B-BE82-BC9213C0859C}"/>
</file>

<file path=customXml/itemProps3.xml><?xml version="1.0" encoding="utf-8"?>
<ds:datastoreItem xmlns:ds="http://schemas.openxmlformats.org/officeDocument/2006/customXml" ds:itemID="{3507DF63-2F6E-431F-87C5-D7B8C95FCE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589</Words>
  <Characters>3186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Eleonora Tsampaou</cp:lastModifiedBy>
  <cp:revision>5</cp:revision>
  <cp:lastPrinted>2017-11-22T11:28:00Z</cp:lastPrinted>
  <dcterms:created xsi:type="dcterms:W3CDTF">2022-12-01T11:00:00Z</dcterms:created>
  <dcterms:modified xsi:type="dcterms:W3CDTF">2022-12-07T15:37:00Z</dcterms:modified>
</cp:coreProperties>
</file>